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9A73C" w14:textId="77777777" w:rsidR="00F1201F" w:rsidRPr="000E0B53" w:rsidRDefault="00F1201F" w:rsidP="00F1201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rPr>
          <w:rFonts w:ascii="Calibri" w:hAnsi="Calibri" w:cs="Calibri"/>
          <w:b/>
          <w:caps/>
          <w:noProof/>
          <w:color w:val="000000"/>
        </w:rPr>
      </w:pPr>
      <w:r w:rsidRPr="000E0B53">
        <w:rPr>
          <w:rFonts w:ascii="Calibri" w:hAnsi="Calibri" w:cs="Calibri"/>
          <w:b/>
          <w:caps/>
          <w:noProof/>
          <w:color w:val="000000"/>
        </w:rPr>
        <w:t>Travaux de Confortement/protection contre les instabilités rocheuses de la carrière Montmein</w:t>
      </w:r>
    </w:p>
    <w:p w14:paraId="40D18A47" w14:textId="77777777" w:rsidR="00F1201F" w:rsidRPr="000E0B53" w:rsidRDefault="00F1201F" w:rsidP="00F1201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rPr>
          <w:rFonts w:ascii="Calibri" w:hAnsi="Calibri" w:cs="Calibri"/>
          <w:b/>
          <w:caps/>
          <w:noProof/>
          <w:color w:val="000000"/>
        </w:rPr>
      </w:pPr>
      <w:r w:rsidRPr="000E0B53">
        <w:rPr>
          <w:rFonts w:ascii="Calibri" w:hAnsi="Calibri" w:cs="Calibri"/>
          <w:b/>
          <w:caps/>
          <w:noProof/>
          <w:color w:val="000000"/>
        </w:rPr>
        <w:t>CENTRE HOSPITALIER LYON SUD 18 chemin du Grand Perron 69310 Pierre-Bénite</w:t>
      </w:r>
    </w:p>
    <w:p w14:paraId="41B2ABB2" w14:textId="77777777" w:rsidR="00F1201F" w:rsidRPr="000E0B53" w:rsidRDefault="00F1201F" w:rsidP="00F1201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rPr>
          <w:rFonts w:ascii="Calibri" w:hAnsi="Calibri" w:cs="Calibri"/>
          <w:b/>
          <w:caps/>
          <w:noProof/>
          <w:color w:val="000000"/>
        </w:rPr>
      </w:pPr>
      <w:r w:rsidRPr="000E0B53">
        <w:rPr>
          <w:rFonts w:ascii="Calibri" w:hAnsi="Calibri" w:cs="Calibri"/>
          <w:b/>
          <w:caps/>
          <w:noProof/>
          <w:color w:val="000000"/>
        </w:rPr>
        <w:t>N° opération : 910615</w:t>
      </w:r>
    </w:p>
    <w:p w14:paraId="7046E9DD" w14:textId="77777777" w:rsidR="00A037DC" w:rsidRDefault="00A037DC" w:rsidP="0038006E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rPr>
          <w:rFonts w:ascii="Calibri" w:hAnsi="Calibri" w:cs="Calibri"/>
          <w:b/>
          <w:bCs/>
          <w:sz w:val="28"/>
        </w:rPr>
      </w:pPr>
    </w:p>
    <w:p w14:paraId="282BAB3D" w14:textId="6CE4E660" w:rsidR="0038006E" w:rsidRPr="00B04B88" w:rsidRDefault="0038006E" w:rsidP="0038006E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rPr>
          <w:rFonts w:ascii="Calibri" w:hAnsi="Calibri" w:cs="Calibri"/>
          <w:b/>
          <w:bCs/>
          <w:sz w:val="28"/>
        </w:rPr>
      </w:pPr>
      <w:r w:rsidRPr="00A72C6E">
        <w:rPr>
          <w:rFonts w:ascii="Calibri" w:hAnsi="Calibri" w:cs="Calibri"/>
          <w:b/>
          <w:bCs/>
          <w:sz w:val="28"/>
        </w:rPr>
        <w:t xml:space="preserve">Nom du candidat : </w:t>
      </w:r>
      <w:r w:rsidRPr="00B04B88">
        <w:rPr>
          <w:rFonts w:ascii="Calibri" w:hAnsi="Calibri" w:cs="Calibri"/>
          <w:i/>
          <w:iCs/>
          <w:color w:val="0000FF"/>
          <w:sz w:val="28"/>
        </w:rPr>
        <w:t>à compléter</w:t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</w:p>
    <w:p w14:paraId="1FF8314A" w14:textId="5364F73A" w:rsidR="00BD6754" w:rsidRPr="00A037DC" w:rsidRDefault="00BD6754" w:rsidP="00A72C6E">
      <w:pPr>
        <w:jc w:val="both"/>
        <w:rPr>
          <w:rFonts w:ascii="Calibri" w:hAnsi="Calibri" w:cs="Calibri"/>
          <w:i/>
          <w:color w:val="0070C0"/>
          <w:u w:val="single"/>
        </w:rPr>
      </w:pPr>
    </w:p>
    <w:tbl>
      <w:tblPr>
        <w:tblStyle w:val="Grilledutableau"/>
        <w:tblW w:w="14611" w:type="dxa"/>
        <w:tblInd w:w="108" w:type="dxa"/>
        <w:tblLook w:val="04A0" w:firstRow="1" w:lastRow="0" w:firstColumn="1" w:lastColumn="0" w:noHBand="0" w:noVBand="1"/>
      </w:tblPr>
      <w:tblGrid>
        <w:gridCol w:w="2310"/>
        <w:gridCol w:w="1615"/>
        <w:gridCol w:w="1615"/>
        <w:gridCol w:w="2881"/>
        <w:gridCol w:w="1586"/>
        <w:gridCol w:w="1586"/>
        <w:gridCol w:w="1559"/>
        <w:gridCol w:w="1459"/>
      </w:tblGrid>
      <w:tr w:rsidR="00A72C6E" w14:paraId="279BEDB0" w14:textId="77777777" w:rsidTr="00A037DC">
        <w:tc>
          <w:tcPr>
            <w:tcW w:w="2310" w:type="dxa"/>
            <w:vMerge w:val="restart"/>
            <w:vAlign w:val="center"/>
          </w:tcPr>
          <w:p w14:paraId="4235277C" w14:textId="226B9572" w:rsidR="00A72C6E" w:rsidRPr="00A72C6E" w:rsidRDefault="00A72C6E" w:rsidP="00A72C6E">
            <w:pPr>
              <w:jc w:val="center"/>
              <w:rPr>
                <w:rFonts w:ascii="Calibri" w:hAnsi="Calibri" w:cs="Calibri"/>
              </w:rPr>
            </w:pPr>
            <w:r w:rsidRPr="00A72C6E">
              <w:rPr>
                <w:rFonts w:ascii="Calibri" w:hAnsi="Calibri" w:cs="Calibri"/>
              </w:rPr>
              <w:t>certificats professionnels demandes dans le règlement de la consultation</w:t>
            </w:r>
          </w:p>
        </w:tc>
        <w:tc>
          <w:tcPr>
            <w:tcW w:w="1615" w:type="dxa"/>
            <w:vMerge w:val="restart"/>
            <w:vAlign w:val="center"/>
          </w:tcPr>
          <w:p w14:paraId="0C3898E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 xml:space="preserve">Maitre d'ouvrage </w:t>
            </w:r>
            <w:r w:rsidRPr="008E13EB">
              <w:rPr>
                <w:rFonts w:ascii="Calibri" w:hAnsi="Calibri" w:cs="Calibri"/>
              </w:rPr>
              <w:br/>
              <w:t>(nom, coordonnées)</w:t>
            </w:r>
          </w:p>
        </w:tc>
        <w:tc>
          <w:tcPr>
            <w:tcW w:w="1615" w:type="dxa"/>
            <w:vMerge w:val="restart"/>
            <w:vAlign w:val="center"/>
          </w:tcPr>
          <w:p w14:paraId="724F0CD1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 xml:space="preserve">Maitre d’œuvre </w:t>
            </w:r>
            <w:r w:rsidRPr="008E13EB">
              <w:rPr>
                <w:rFonts w:ascii="Calibri" w:hAnsi="Calibri" w:cs="Calibri"/>
              </w:rPr>
              <w:br/>
              <w:t>(nom, coordonnées)</w:t>
            </w:r>
          </w:p>
        </w:tc>
        <w:tc>
          <w:tcPr>
            <w:tcW w:w="4467" w:type="dxa"/>
            <w:gridSpan w:val="2"/>
            <w:vAlign w:val="center"/>
          </w:tcPr>
          <w:p w14:paraId="1A221BB0" w14:textId="0E8BA05B" w:rsidR="00A72C6E" w:rsidRDefault="00A72C6E" w:rsidP="007B2EF5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>Description</w:t>
            </w:r>
            <w:r>
              <w:rPr>
                <w:rFonts w:ascii="Calibri" w:hAnsi="Calibri" w:cs="Calibri"/>
              </w:rPr>
              <w:t xml:space="preserve"> détaillée </w:t>
            </w:r>
            <w:r w:rsidRPr="008E13EB">
              <w:rPr>
                <w:rFonts w:ascii="Calibri" w:hAnsi="Calibri" w:cs="Calibri"/>
              </w:rPr>
              <w:t xml:space="preserve"> des prestations réalisées par le candidat et </w:t>
            </w:r>
            <w:r>
              <w:rPr>
                <w:rFonts w:ascii="Calibri" w:hAnsi="Calibri" w:cs="Calibri"/>
              </w:rPr>
              <w:t xml:space="preserve">de leur niveau de technicité </w:t>
            </w:r>
          </w:p>
        </w:tc>
        <w:tc>
          <w:tcPr>
            <w:tcW w:w="3145" w:type="dxa"/>
            <w:gridSpan w:val="2"/>
            <w:vAlign w:val="center"/>
          </w:tcPr>
          <w:p w14:paraId="7F0CDBAF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Montant</w:t>
            </w:r>
            <w:r w:rsidRPr="008E13EB">
              <w:rPr>
                <w:rFonts w:ascii="Calibri" w:hAnsi="Calibri" w:cs="Calibri"/>
              </w:rPr>
              <w:t xml:space="preserve"> € H.T.</w:t>
            </w:r>
          </w:p>
          <w:p w14:paraId="21D65010" w14:textId="05FFDD69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des travaux</w:t>
            </w:r>
          </w:p>
        </w:tc>
        <w:tc>
          <w:tcPr>
            <w:tcW w:w="1459" w:type="dxa"/>
            <w:vAlign w:val="center"/>
          </w:tcPr>
          <w:p w14:paraId="35CA2937" w14:textId="2EB3D7FB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>Date des travaux</w:t>
            </w:r>
          </w:p>
        </w:tc>
      </w:tr>
      <w:tr w:rsidR="00A72C6E" w14:paraId="78C517BA" w14:textId="77777777" w:rsidTr="00A037DC">
        <w:trPr>
          <w:trHeight w:val="624"/>
        </w:trPr>
        <w:tc>
          <w:tcPr>
            <w:tcW w:w="2310" w:type="dxa"/>
            <w:vMerge/>
            <w:vAlign w:val="center"/>
          </w:tcPr>
          <w:p w14:paraId="23FA3016" w14:textId="09D79998" w:rsidR="00A72C6E" w:rsidRPr="008E13EB" w:rsidRDefault="00A72C6E" w:rsidP="00A72C6E">
            <w:pPr>
              <w:rPr>
                <w:rFonts w:ascii="Calibri" w:hAnsi="Calibri" w:cs="Calibri"/>
              </w:rPr>
            </w:pPr>
          </w:p>
        </w:tc>
        <w:tc>
          <w:tcPr>
            <w:tcW w:w="1615" w:type="dxa"/>
            <w:vMerge/>
            <w:vAlign w:val="center"/>
          </w:tcPr>
          <w:p w14:paraId="501389D8" w14:textId="28C59F97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Merge/>
            <w:vAlign w:val="center"/>
          </w:tcPr>
          <w:p w14:paraId="189BF2BF" w14:textId="77777777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14:paraId="5A33B98D" w14:textId="4E4F7CE2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Réalisées en propre</w:t>
            </w:r>
          </w:p>
        </w:tc>
        <w:tc>
          <w:tcPr>
            <w:tcW w:w="1586" w:type="dxa"/>
            <w:vAlign w:val="center"/>
          </w:tcPr>
          <w:p w14:paraId="1D104B98" w14:textId="1CB33907" w:rsidR="00A72C6E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Sous-traitées</w:t>
            </w:r>
          </w:p>
        </w:tc>
        <w:tc>
          <w:tcPr>
            <w:tcW w:w="1586" w:type="dxa"/>
            <w:vAlign w:val="center"/>
          </w:tcPr>
          <w:p w14:paraId="0D62462B" w14:textId="06B5C640" w:rsidR="00A72C6E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Réalisés en propre</w:t>
            </w:r>
          </w:p>
        </w:tc>
        <w:tc>
          <w:tcPr>
            <w:tcW w:w="1559" w:type="dxa"/>
            <w:vAlign w:val="center"/>
          </w:tcPr>
          <w:p w14:paraId="0E2AA156" w14:textId="36A27B11" w:rsidR="00A72C6E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Sous-traités</w:t>
            </w:r>
          </w:p>
        </w:tc>
        <w:tc>
          <w:tcPr>
            <w:tcW w:w="1459" w:type="dxa"/>
            <w:vAlign w:val="center"/>
          </w:tcPr>
          <w:p w14:paraId="147C1F2F" w14:textId="77777777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</w:p>
        </w:tc>
      </w:tr>
      <w:tr w:rsidR="00A72C6E" w14:paraId="2406CA49" w14:textId="77777777" w:rsidTr="00A037DC">
        <w:trPr>
          <w:trHeight w:val="624"/>
        </w:trPr>
        <w:tc>
          <w:tcPr>
            <w:tcW w:w="2310" w:type="dxa"/>
            <w:vAlign w:val="center"/>
          </w:tcPr>
          <w:p w14:paraId="3C2C299D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05454D5F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4EB5E71D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14:paraId="0FD39B7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0E24BBBB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44004819" w14:textId="1530D9EB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14:paraId="59DACA70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59" w:type="dxa"/>
            <w:vAlign w:val="center"/>
          </w:tcPr>
          <w:p w14:paraId="3994FEFC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</w:tr>
      <w:tr w:rsidR="00A72C6E" w14:paraId="36A93269" w14:textId="77777777" w:rsidTr="00A037DC">
        <w:trPr>
          <w:trHeight w:val="624"/>
        </w:trPr>
        <w:tc>
          <w:tcPr>
            <w:tcW w:w="2310" w:type="dxa"/>
            <w:vAlign w:val="center"/>
          </w:tcPr>
          <w:p w14:paraId="31985C4B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3D196C62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135FBBD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14:paraId="6B4744D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4118A344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282947B9" w14:textId="3242A09E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14:paraId="52B146AB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59" w:type="dxa"/>
            <w:vAlign w:val="center"/>
          </w:tcPr>
          <w:p w14:paraId="75F0EC61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</w:tr>
      <w:tr w:rsidR="00A72C6E" w14:paraId="00FD4C45" w14:textId="77777777" w:rsidTr="00A037DC">
        <w:trPr>
          <w:trHeight w:val="624"/>
        </w:trPr>
        <w:tc>
          <w:tcPr>
            <w:tcW w:w="2310" w:type="dxa"/>
            <w:vAlign w:val="center"/>
          </w:tcPr>
          <w:p w14:paraId="6E2AE12E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7E0D8523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67B9916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14:paraId="550C7988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5A9F3111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282A5123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14:paraId="7A777E22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59" w:type="dxa"/>
            <w:vAlign w:val="center"/>
          </w:tcPr>
          <w:p w14:paraId="552ED70F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3C0193B7" w14:textId="77777777" w:rsidR="00CD70C5" w:rsidRDefault="00CD70C5" w:rsidP="00F20BEC">
      <w:pPr>
        <w:suppressLineNumbers/>
        <w:spacing w:after="0" w:line="240" w:lineRule="auto"/>
        <w:rPr>
          <w:rFonts w:ascii="Arial" w:hAnsi="Arial"/>
        </w:rPr>
      </w:pPr>
    </w:p>
    <w:sectPr w:rsidR="00CD70C5" w:rsidSect="00A72C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38" w:h="11906" w:orient="landscape"/>
      <w:pgMar w:top="1276" w:right="964" w:bottom="680" w:left="1191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18600" w14:textId="77777777" w:rsidR="00396A78" w:rsidRDefault="00396A78" w:rsidP="00CD70C5">
      <w:pPr>
        <w:spacing w:after="0" w:line="240" w:lineRule="auto"/>
      </w:pPr>
      <w:r>
        <w:separator/>
      </w:r>
    </w:p>
  </w:endnote>
  <w:endnote w:type="continuationSeparator" w:id="0">
    <w:p w14:paraId="23940A82" w14:textId="77777777" w:rsidR="00396A78" w:rsidRDefault="00396A78" w:rsidP="00CD7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27A23" w14:textId="77777777" w:rsidR="009360BA" w:rsidRDefault="009360B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92195645"/>
      <w:docPartObj>
        <w:docPartGallery w:val="Page Numbers (Bottom of Page)"/>
        <w:docPartUnique/>
      </w:docPartObj>
    </w:sdtPr>
    <w:sdtEndPr/>
    <w:sdtContent>
      <w:p w14:paraId="50C95995" w14:textId="03C62FEA" w:rsidR="003F069E" w:rsidRDefault="003F069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60BA">
          <w:rPr>
            <w:noProof/>
          </w:rPr>
          <w:t>1</w:t>
        </w:r>
        <w:r>
          <w:fldChar w:fldCharType="end"/>
        </w:r>
      </w:p>
    </w:sdtContent>
  </w:sdt>
  <w:p w14:paraId="6A77DD8A" w14:textId="75CEED6D" w:rsidR="00564897" w:rsidRPr="00846A70" w:rsidRDefault="00564897" w:rsidP="00564897">
    <w:pPr>
      <w:pStyle w:val="Pieddepage"/>
      <w:rPr>
        <w:rFonts w:cstheme="minorHAnsi"/>
        <w:b/>
      </w:rPr>
    </w:pPr>
    <w:r w:rsidRPr="00564897">
      <w:rPr>
        <w:rFonts w:cstheme="minorHAnsi"/>
        <w:i/>
        <w:sz w:val="28"/>
        <w:szCs w:val="28"/>
      </w:rPr>
      <w:t xml:space="preserve">  </w:t>
    </w:r>
    <w:r w:rsidRPr="00564897">
      <w:rPr>
        <w:rFonts w:cstheme="minorHAnsi"/>
        <w:sz w:val="28"/>
        <w:szCs w:val="28"/>
      </w:rPr>
      <w:t>DOC A REMETTRE Candidatures</w:t>
    </w:r>
    <w:r w:rsidR="00006CC0">
      <w:rPr>
        <w:rFonts w:cstheme="minorHAnsi"/>
        <w:sz w:val="28"/>
        <w:szCs w:val="28"/>
      </w:rPr>
      <w:t xml:space="preserve"> DCE TRAVAUX</w:t>
    </w:r>
    <w:r w:rsidRPr="00564897">
      <w:rPr>
        <w:sz w:val="28"/>
        <w:szCs w:val="28"/>
      </w:rPr>
      <w:t> </w:t>
    </w:r>
    <w:r w:rsidRPr="00564897">
      <w:rPr>
        <w:rFonts w:cstheme="minorHAnsi"/>
        <w:sz w:val="28"/>
        <w:szCs w:val="28"/>
      </w:rPr>
      <w:tab/>
    </w:r>
    <w:r>
      <w:rPr>
        <w:rFonts w:cstheme="minorHAnsi"/>
        <w:b/>
      </w:rPr>
      <w:tab/>
    </w:r>
    <w:r w:rsidRPr="00564897">
      <w:rPr>
        <w:rFonts w:cstheme="minorHAnsi"/>
      </w:rPr>
      <w:t xml:space="preserve">Page </w:t>
    </w:r>
    <w:r w:rsidRPr="00564897">
      <w:rPr>
        <w:rStyle w:val="Numrodepage"/>
        <w:rFonts w:cstheme="minorHAnsi"/>
      </w:rPr>
      <w:fldChar w:fldCharType="begin"/>
    </w:r>
    <w:r w:rsidRPr="00564897">
      <w:rPr>
        <w:rStyle w:val="Numrodepage"/>
        <w:rFonts w:cstheme="minorHAnsi"/>
      </w:rPr>
      <w:instrText xml:space="preserve"> PAGE </w:instrText>
    </w:r>
    <w:r w:rsidRPr="00564897">
      <w:rPr>
        <w:rStyle w:val="Numrodepage"/>
        <w:rFonts w:cstheme="minorHAnsi"/>
      </w:rPr>
      <w:fldChar w:fldCharType="separate"/>
    </w:r>
    <w:r w:rsidR="009360BA">
      <w:rPr>
        <w:rStyle w:val="Numrodepage"/>
        <w:rFonts w:cstheme="minorHAnsi"/>
        <w:noProof/>
      </w:rPr>
      <w:t>1</w:t>
    </w:r>
    <w:r w:rsidRPr="00564897">
      <w:rPr>
        <w:rStyle w:val="Numrodepage"/>
        <w:rFonts w:cstheme="minorHAnsi"/>
      </w:rPr>
      <w:fldChar w:fldCharType="end"/>
    </w:r>
    <w:r w:rsidRPr="00564897">
      <w:rPr>
        <w:rStyle w:val="Numrodepage"/>
        <w:rFonts w:cstheme="minorHAnsi"/>
      </w:rPr>
      <w:t>/</w:t>
    </w:r>
    <w:r w:rsidRPr="00564897">
      <w:rPr>
        <w:rStyle w:val="Numrodepage"/>
        <w:rFonts w:cstheme="minorHAnsi"/>
      </w:rPr>
      <w:fldChar w:fldCharType="begin"/>
    </w:r>
    <w:r w:rsidRPr="00564897">
      <w:rPr>
        <w:rStyle w:val="Numrodepage"/>
        <w:rFonts w:cstheme="minorHAnsi"/>
      </w:rPr>
      <w:instrText xml:space="preserve"> NUMPAGES </w:instrText>
    </w:r>
    <w:r w:rsidRPr="00564897">
      <w:rPr>
        <w:rStyle w:val="Numrodepage"/>
        <w:rFonts w:cstheme="minorHAnsi"/>
      </w:rPr>
      <w:fldChar w:fldCharType="separate"/>
    </w:r>
    <w:r w:rsidR="009360BA">
      <w:rPr>
        <w:rStyle w:val="Numrodepage"/>
        <w:rFonts w:cstheme="minorHAnsi"/>
        <w:noProof/>
      </w:rPr>
      <w:t>1</w:t>
    </w:r>
    <w:r w:rsidRPr="00564897">
      <w:rPr>
        <w:rStyle w:val="Numrodepage"/>
        <w:rFonts w:cstheme="minorHAnsi"/>
      </w:rPr>
      <w:fldChar w:fldCharType="end"/>
    </w:r>
  </w:p>
  <w:p w14:paraId="4C376FB3" w14:textId="50B527EC" w:rsidR="003F069E" w:rsidRDefault="003F069E" w:rsidP="003F069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36010" w14:textId="77777777" w:rsidR="009360BA" w:rsidRDefault="009360B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42A43" w14:textId="77777777" w:rsidR="00396A78" w:rsidRDefault="00396A78" w:rsidP="00CD70C5">
      <w:pPr>
        <w:spacing w:after="0" w:line="240" w:lineRule="auto"/>
      </w:pPr>
      <w:r>
        <w:separator/>
      </w:r>
    </w:p>
  </w:footnote>
  <w:footnote w:type="continuationSeparator" w:id="0">
    <w:p w14:paraId="3E0E1BA9" w14:textId="77777777" w:rsidR="00396A78" w:rsidRDefault="00396A78" w:rsidP="00CD70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DC8D5" w14:textId="77777777" w:rsidR="009360BA" w:rsidRDefault="009360B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51786" w14:textId="1368F9AD" w:rsidR="00D849D7" w:rsidRDefault="006D4644" w:rsidP="006D4644">
    <w:pPr>
      <w:pStyle w:val="En-tte"/>
      <w:tabs>
        <w:tab w:val="clear" w:pos="4536"/>
        <w:tab w:val="left" w:pos="3402"/>
      </w:tabs>
      <w:jc w:val="center"/>
      <w:rPr>
        <w:rFonts w:cstheme="minorHAnsi"/>
        <w:b/>
        <w:color w:val="0070C0"/>
      </w:rPr>
    </w:pPr>
    <w:ins w:id="0" w:author="NONY, Christine" w:date="2026-01-07T14:57:00Z">
      <w:r>
        <w:rPr>
          <w:noProof/>
        </w:rPr>
        <w:drawing>
          <wp:inline distT="0" distB="0" distL="0" distR="0" wp14:anchorId="3D3F1D91" wp14:editId="09D0A770">
            <wp:extent cx="7639050" cy="494030"/>
            <wp:effectExtent l="0" t="0" r="0" b="1270"/>
            <wp:docPr id="8" name="Image 7">
              <a:extLst xmlns:a="http://schemas.openxmlformats.org/drawingml/2006/main">
                <a:ext uri="{FF2B5EF4-FFF2-40B4-BE49-F238E27FC236}">
                  <a16:creationId xmlns:a16="http://schemas.microsoft.com/office/drawing/2014/main" id="{39595557-75AC-4F00-AE13-BCB405A35F9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7">
                      <a:extLst>
                        <a:ext uri="{FF2B5EF4-FFF2-40B4-BE49-F238E27FC236}">
                          <a16:creationId xmlns:a16="http://schemas.microsoft.com/office/drawing/2014/main" id="{39595557-75AC-4F00-AE13-BCB405A35F9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>
                      <a:off x="0" y="0"/>
                      <a:ext cx="7639050" cy="494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ins>
  </w:p>
  <w:p w14:paraId="51A6B9FD" w14:textId="13476378" w:rsidR="003F069E" w:rsidRPr="00B04B88" w:rsidRDefault="00D849D7" w:rsidP="00D849D7">
    <w:pPr>
      <w:pStyle w:val="En-tte"/>
      <w:tabs>
        <w:tab w:val="clear" w:pos="4536"/>
        <w:tab w:val="left" w:pos="3402"/>
      </w:tabs>
      <w:rPr>
        <w:b/>
        <w:sz w:val="32"/>
        <w:szCs w:val="32"/>
      </w:rPr>
    </w:pPr>
    <w:r w:rsidRPr="008E7241">
      <w:rPr>
        <w:rFonts w:cstheme="minorHAnsi"/>
        <w:b/>
        <w:color w:val="0070C0"/>
      </w:rPr>
      <w:t>DIRECTION DES ACHATS</w:t>
    </w:r>
    <w:r w:rsidR="00A72C6E">
      <w:rPr>
        <w:b/>
        <w:sz w:val="32"/>
        <w:szCs w:val="32"/>
      </w:rPr>
      <w:tab/>
    </w:r>
    <w:r w:rsidR="00490102" w:rsidRPr="00B04B88">
      <w:rPr>
        <w:b/>
        <w:sz w:val="32"/>
        <w:szCs w:val="32"/>
      </w:rPr>
      <w:t xml:space="preserve">Cadre </w:t>
    </w:r>
    <w:r w:rsidR="00A72C6E" w:rsidRPr="00B04B88">
      <w:rPr>
        <w:b/>
        <w:sz w:val="32"/>
        <w:szCs w:val="32"/>
      </w:rPr>
      <w:t xml:space="preserve">des </w:t>
    </w:r>
    <w:r w:rsidR="00A72C6E">
      <w:rPr>
        <w:b/>
        <w:sz w:val="32"/>
        <w:szCs w:val="32"/>
      </w:rPr>
      <w:t>références équivalentes au</w:t>
    </w:r>
    <w:r>
      <w:rPr>
        <w:b/>
        <w:sz w:val="32"/>
        <w:szCs w:val="32"/>
      </w:rPr>
      <w:t>x</w:t>
    </w:r>
    <w:r w:rsidR="00A72C6E">
      <w:rPr>
        <w:b/>
        <w:sz w:val="32"/>
        <w:szCs w:val="32"/>
      </w:rPr>
      <w:t xml:space="preserve"> certifications professionnelles demandées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2486F" w14:textId="77777777" w:rsidR="009360BA" w:rsidRDefault="009360B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A146F6"/>
    <w:multiLevelType w:val="hybridMultilevel"/>
    <w:tmpl w:val="97366FB0"/>
    <w:lvl w:ilvl="0" w:tplc="040C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A30B954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  <w:strike w:val="0"/>
      </w:rPr>
    </w:lvl>
    <w:lvl w:ilvl="3" w:tplc="040C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7B303B69"/>
    <w:multiLevelType w:val="multilevel"/>
    <w:tmpl w:val="C2ACE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0787264">
    <w:abstractNumId w:val="1"/>
  </w:num>
  <w:num w:numId="2" w16cid:durableId="6268052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ONY, Christine">
    <w15:presenceInfo w15:providerId="AD" w15:userId="S-1-5-21-1292428093-854245398-725345543-252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272"/>
    <w:rsid w:val="00006CC0"/>
    <w:rsid w:val="000469DB"/>
    <w:rsid w:val="0008141C"/>
    <w:rsid w:val="00085193"/>
    <w:rsid w:val="000A40C6"/>
    <w:rsid w:val="000A4EAE"/>
    <w:rsid w:val="000E67D6"/>
    <w:rsid w:val="00117336"/>
    <w:rsid w:val="001642F5"/>
    <w:rsid w:val="00171214"/>
    <w:rsid w:val="001D51FA"/>
    <w:rsid w:val="001E3272"/>
    <w:rsid w:val="00210574"/>
    <w:rsid w:val="00254BDE"/>
    <w:rsid w:val="002757AC"/>
    <w:rsid w:val="002A1E7C"/>
    <w:rsid w:val="002B3F0B"/>
    <w:rsid w:val="0036641E"/>
    <w:rsid w:val="00372C72"/>
    <w:rsid w:val="0038006E"/>
    <w:rsid w:val="00396A78"/>
    <w:rsid w:val="003A231A"/>
    <w:rsid w:val="003A52C4"/>
    <w:rsid w:val="003C41B2"/>
    <w:rsid w:val="003D421C"/>
    <w:rsid w:val="003E3C65"/>
    <w:rsid w:val="003F069E"/>
    <w:rsid w:val="004049CA"/>
    <w:rsid w:val="0042263E"/>
    <w:rsid w:val="00445C2D"/>
    <w:rsid w:val="004828F4"/>
    <w:rsid w:val="00490102"/>
    <w:rsid w:val="004B29C1"/>
    <w:rsid w:val="004B70D7"/>
    <w:rsid w:val="004D439F"/>
    <w:rsid w:val="004E54E7"/>
    <w:rsid w:val="00564897"/>
    <w:rsid w:val="00587090"/>
    <w:rsid w:val="00592FF9"/>
    <w:rsid w:val="005B2B27"/>
    <w:rsid w:val="005D7203"/>
    <w:rsid w:val="00603B24"/>
    <w:rsid w:val="00623856"/>
    <w:rsid w:val="006464B1"/>
    <w:rsid w:val="006464CB"/>
    <w:rsid w:val="006D4644"/>
    <w:rsid w:val="006F2A34"/>
    <w:rsid w:val="0070121D"/>
    <w:rsid w:val="007421D0"/>
    <w:rsid w:val="007935FB"/>
    <w:rsid w:val="007B2EF5"/>
    <w:rsid w:val="007E1EF4"/>
    <w:rsid w:val="00802AB4"/>
    <w:rsid w:val="00802FA2"/>
    <w:rsid w:val="008F2A82"/>
    <w:rsid w:val="009360BA"/>
    <w:rsid w:val="009A0F18"/>
    <w:rsid w:val="009C0E3A"/>
    <w:rsid w:val="009C4669"/>
    <w:rsid w:val="00A037DC"/>
    <w:rsid w:val="00A27EEF"/>
    <w:rsid w:val="00A72C6E"/>
    <w:rsid w:val="00A74F2A"/>
    <w:rsid w:val="00AC3E1A"/>
    <w:rsid w:val="00B04B88"/>
    <w:rsid w:val="00B57371"/>
    <w:rsid w:val="00B700C0"/>
    <w:rsid w:val="00B978F2"/>
    <w:rsid w:val="00BA2694"/>
    <w:rsid w:val="00BA52B0"/>
    <w:rsid w:val="00BC6381"/>
    <w:rsid w:val="00BD6754"/>
    <w:rsid w:val="00C61BDB"/>
    <w:rsid w:val="00C73CD7"/>
    <w:rsid w:val="00CD70C5"/>
    <w:rsid w:val="00CE4E49"/>
    <w:rsid w:val="00CF4079"/>
    <w:rsid w:val="00CF461B"/>
    <w:rsid w:val="00D3428F"/>
    <w:rsid w:val="00D37AB5"/>
    <w:rsid w:val="00D849D7"/>
    <w:rsid w:val="00D87F58"/>
    <w:rsid w:val="00DA3073"/>
    <w:rsid w:val="00DD3D0C"/>
    <w:rsid w:val="00DE2A9C"/>
    <w:rsid w:val="00F1201F"/>
    <w:rsid w:val="00F14328"/>
    <w:rsid w:val="00F20BEC"/>
    <w:rsid w:val="00F20C1B"/>
    <w:rsid w:val="00F73815"/>
    <w:rsid w:val="00FB23B1"/>
    <w:rsid w:val="00FB5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4C0C082"/>
  <w15:docId w15:val="{646764FA-EE32-4EE9-896D-87D2267BF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qFormat/>
    <w:rsid w:val="00FB5E1D"/>
    <w:pPr>
      <w:keepNext/>
      <w:spacing w:before="240" w:after="240" w:line="240" w:lineRule="auto"/>
      <w:jc w:val="both"/>
      <w:outlineLvl w:val="0"/>
    </w:pPr>
    <w:rPr>
      <w:rFonts w:ascii="Calibri" w:eastAsia="Times New Roman" w:hAnsi="Calibri" w:cs="Times New Roman"/>
      <w:b/>
      <w:bCs/>
      <w:kern w:val="28"/>
      <w:sz w:val="24"/>
      <w:szCs w:val="26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B5E1D"/>
    <w:rPr>
      <w:rFonts w:ascii="Calibri" w:eastAsia="Times New Roman" w:hAnsi="Calibri" w:cs="Times New Roman"/>
      <w:b/>
      <w:bCs/>
      <w:kern w:val="28"/>
      <w:sz w:val="24"/>
      <w:szCs w:val="26"/>
      <w:u w:val="single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D7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70C5"/>
  </w:style>
  <w:style w:type="paragraph" w:styleId="Pieddepage">
    <w:name w:val="footer"/>
    <w:basedOn w:val="Normal"/>
    <w:link w:val="PieddepageCar"/>
    <w:unhideWhenUsed/>
    <w:rsid w:val="00CD7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CD70C5"/>
  </w:style>
  <w:style w:type="character" w:styleId="Numrodeligne">
    <w:name w:val="line number"/>
    <w:basedOn w:val="Policepardfaut"/>
    <w:uiPriority w:val="99"/>
    <w:semiHidden/>
    <w:unhideWhenUsed/>
    <w:rsid w:val="004B70D7"/>
  </w:style>
  <w:style w:type="paragraph" w:styleId="Commentaire">
    <w:name w:val="annotation text"/>
    <w:basedOn w:val="Normal"/>
    <w:link w:val="CommentaireCar"/>
    <w:semiHidden/>
    <w:unhideWhenUsed/>
    <w:rsid w:val="004D439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4D439F"/>
    <w:rPr>
      <w:sz w:val="20"/>
      <w:szCs w:val="20"/>
    </w:rPr>
  </w:style>
  <w:style w:type="character" w:styleId="Marquedecommentaire">
    <w:name w:val="annotation reference"/>
    <w:uiPriority w:val="99"/>
    <w:semiHidden/>
    <w:unhideWhenUsed/>
    <w:rsid w:val="004D439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D43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439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4D4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54BDE"/>
    <w:pPr>
      <w:ind w:left="720"/>
      <w:contextualSpacing/>
    </w:pPr>
  </w:style>
  <w:style w:type="character" w:styleId="Numrodepage">
    <w:name w:val="page number"/>
    <w:basedOn w:val="Policepardfaut"/>
    <w:rsid w:val="005648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6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75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29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28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4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04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3823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7EC99-41E1-4D5E-B750-A0F0158AF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BERTON, Chemmama</cp:lastModifiedBy>
  <cp:revision>5</cp:revision>
  <cp:lastPrinted>2023-05-31T10:03:00Z</cp:lastPrinted>
  <dcterms:created xsi:type="dcterms:W3CDTF">2023-05-31T12:19:00Z</dcterms:created>
  <dcterms:modified xsi:type="dcterms:W3CDTF">2026-01-28T15:14:00Z</dcterms:modified>
</cp:coreProperties>
</file>